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5E" w:rsidRPr="00087CC7" w:rsidRDefault="001B7624" w:rsidP="00364794">
      <w:pPr>
        <w:pStyle w:val="Nzov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543D3E">
        <w:rPr>
          <w:rFonts w:ascii="Roboto" w:hAnsi="Roboto" w:cs="Roboto"/>
          <w:b/>
          <w:bCs/>
          <w:color w:val="0064A3"/>
          <w:sz w:val="60"/>
          <w:szCs w:val="60"/>
        </w:rPr>
        <w:t> prílohe č.1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 xml:space="preserve">vedie SK NACE súvisiace </w:t>
            </w:r>
            <w:r w:rsidR="001B790C" w:rsidRPr="007A3FFB">
              <w:rPr>
                <w:sz w:val="18"/>
                <w:szCs w:val="18"/>
              </w:rPr>
              <w:lastRenderedPageBreak/>
              <w:t>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Pr="00AD41AC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Pr="00AD41AC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543D3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</w:t>
            </w:r>
            <w:r w:rsidR="00543D3E">
              <w:rPr>
                <w:sz w:val="18"/>
                <w:szCs w:val="18"/>
              </w:rPr>
              <w:t xml:space="preserve"> </w:t>
            </w:r>
            <w:r w:rsidR="008746E8">
              <w:rPr>
                <w:sz w:val="18"/>
                <w:szCs w:val="18"/>
              </w:rPr>
              <w:t>)</w:t>
            </w:r>
            <w:r w:rsidR="00543D3E">
              <w:rPr>
                <w:sz w:val="18"/>
                <w:szCs w:val="18"/>
              </w:rPr>
              <w:t xml:space="preserve">, čl. </w:t>
            </w:r>
            <w:r w:rsidR="00543D3E" w:rsidRPr="00DC717E">
              <w:rPr>
                <w:sz w:val="18"/>
                <w:szCs w:val="18"/>
              </w:rPr>
              <w:t>13 Nariadenia Európskeho parlamentu a</w:t>
            </w:r>
            <w:r w:rsidR="00543D3E">
              <w:rPr>
                <w:sz w:val="18"/>
                <w:szCs w:val="18"/>
              </w:rPr>
              <w:t xml:space="preserve"> Rady (EÚ) 1304/2013 (ESF) a </w:t>
            </w:r>
            <w:r w:rsidR="00543D3E" w:rsidRPr="00DC717E">
              <w:rPr>
                <w:sz w:val="18"/>
                <w:szCs w:val="18"/>
              </w:rPr>
              <w:t>čl</w:t>
            </w:r>
            <w:r w:rsidR="00543D3E">
              <w:rPr>
                <w:sz w:val="18"/>
                <w:szCs w:val="18"/>
              </w:rPr>
              <w:t>.</w:t>
            </w:r>
            <w:r w:rsidR="00543D3E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543D3E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543D3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lastRenderedPageBreak/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lastRenderedPageBreak/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3D747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ins w:id="0" w:author="Autor">
              <w:r>
                <w:rPr>
                  <w:sz w:val="20"/>
                  <w:szCs w:val="20"/>
                </w:rPr>
                <w:t>129a</w:t>
              </w:r>
            </w:ins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ins w:id="1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2" w:author="Autor">
              <w:r w:rsidRPr="005E47D1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Celková výška oprávnených výdavkov</w:t>
              </w:r>
            </w:ins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ins w:id="3" w:author="Autor"/>
                <w:sz w:val="18"/>
                <w:szCs w:val="18"/>
              </w:rPr>
            </w:pPr>
            <w:ins w:id="4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- </w:t>
            </w:r>
            <w:r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ins w:id="5" w:author="Autor"/>
                <w:sz w:val="20"/>
                <w:szCs w:val="20"/>
              </w:rPr>
            </w:pPr>
            <w:ins w:id="6" w:author="Autor">
              <w:r>
                <w:rPr>
                  <w:sz w:val="20"/>
                  <w:szCs w:val="20"/>
                </w:rPr>
                <w:t>130a</w:t>
              </w:r>
            </w:ins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ins w:id="7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8" w:author="Autor">
              <w:r w:rsidRPr="005E47D1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Celková výška oprávnených výdavkov</w:t>
              </w:r>
            </w:ins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ins w:id="9" w:author="Autor"/>
                <w:sz w:val="18"/>
                <w:szCs w:val="18"/>
              </w:rPr>
            </w:pPr>
            <w:ins w:id="10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D7471" w:rsidRPr="000052F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362D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</w:t>
            </w:r>
            <w:proofErr w:type="spellStart"/>
            <w:r w:rsidRPr="00F633E5"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11.C.2 Požadovaná výška NFP partnerov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Pr="0079305E">
              <w:rPr>
                <w:sz w:val="18"/>
                <w:szCs w:val="18"/>
              </w:rPr>
              <w:t xml:space="preserve">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F96FA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BD21B3">
        <w:trPr>
          <w:trHeight w:val="158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3D7471" w:rsidRDefault="003D7471" w:rsidP="003D7471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3D7471" w:rsidRPr="00BD21B3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3D7471" w:rsidRPr="00F00752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3D7471" w:rsidRPr="003E40E3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lastRenderedPageBreak/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1E4787">
              <w:rPr>
                <w:sz w:val="18"/>
                <w:szCs w:val="18"/>
              </w:rPr>
              <w:t>u</w:t>
            </w:r>
            <w:bookmarkStart w:id="11" w:name="_GoBack"/>
            <w:bookmarkEnd w:id="11"/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3D7471" w:rsidTr="00AD41AC">
        <w:trPr>
          <w:trHeight w:val="943"/>
        </w:trPr>
        <w:tc>
          <w:tcPr>
            <w:tcW w:w="9062" w:type="dxa"/>
            <w:gridSpan w:val="3"/>
          </w:tcPr>
          <w:p w:rsidR="003D7471" w:rsidRDefault="003D7471" w:rsidP="003D7471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3D7471" w:rsidTr="00D95A19">
        <w:trPr>
          <w:trHeight w:val="240"/>
        </w:trPr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3D7471" w:rsidTr="00C22DB6">
        <w:trPr>
          <w:trHeight w:val="240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3D7471" w:rsidRPr="0075785C" w:rsidTr="00D95A19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  <w:p w:rsidR="003D7471" w:rsidRPr="009B5375" w:rsidRDefault="003D7471" w:rsidP="003D7471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neporušil zákaz nelegálnej práce a nelegálneho zamestnávania za obdobie </w:t>
            </w:r>
            <w:r>
              <w:rPr>
                <w:sz w:val="18"/>
                <w:szCs w:val="18"/>
              </w:rPr>
              <w:t>3</w:t>
            </w:r>
            <w:r w:rsidRPr="009B5375">
              <w:rPr>
                <w:sz w:val="18"/>
                <w:szCs w:val="18"/>
              </w:rPr>
              <w:t xml:space="preserve"> rokov predchádzajúcich podaniu </w:t>
            </w:r>
            <w:proofErr w:type="spellStart"/>
            <w:r w:rsidRPr="009B5375">
              <w:rPr>
                <w:sz w:val="18"/>
                <w:szCs w:val="18"/>
              </w:rPr>
              <w:t>ŽoNFP</w:t>
            </w:r>
            <w:proofErr w:type="spellEnd"/>
            <w:r w:rsidRPr="009B5375">
              <w:rPr>
                <w:sz w:val="18"/>
                <w:szCs w:val="18"/>
              </w:rPr>
              <w:t>,</w:t>
            </w:r>
          </w:p>
          <w:p w:rsidR="003D7471" w:rsidRPr="009B5375" w:rsidRDefault="003D7471" w:rsidP="003D7471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lastRenderedPageBreak/>
              <w:t xml:space="preserve">žiadateľ nie je dlžníkom na daniach, zdravotnom a sociálnom poistení, </w:t>
            </w:r>
          </w:p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všetci členovia štatutárneho orgánu žiadateľa a osoba splnomocnená zastupovať žiadateľa v konaní o </w:t>
            </w:r>
            <w:proofErr w:type="spellStart"/>
            <w:r w:rsidRPr="009B5375">
              <w:rPr>
                <w:sz w:val="18"/>
                <w:szCs w:val="18"/>
              </w:rPr>
              <w:t>ŽoNFP</w:t>
            </w:r>
            <w:proofErr w:type="spellEnd"/>
            <w:r w:rsidRPr="009B5375">
              <w:rPr>
                <w:sz w:val="18"/>
                <w:szCs w:val="18"/>
              </w:rPr>
              <w:t xml:space="preserve"> neboli právoplatne odsúdení za trestný čin korupcie (§ 328 - § 336 Trestného zákona), za trestný čin poškodzovania finančných záujmov ES (§ 261-§ 263 Trestného zákona), za trestný čin legalizácie príjmu z trestnej činnosti (§ 233 - § 234 Trestného zákona), za trestný čin založenia, zosnovania a podporovania zločineckej skupiny (§ 296 Trestného zákona) alebo za trestný čin machinácií pri verejnom obstarávaní a verejnej dražbe (§ 266 až § 268 Trestného zákona).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3D7471" w:rsidTr="0075785C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3D7471" w:rsidRPr="00F71CA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AC51C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9A3" w:rsidRDefault="009659A3" w:rsidP="006B0271">
      <w:pPr>
        <w:spacing w:after="0" w:line="240" w:lineRule="auto"/>
      </w:pPr>
      <w:r>
        <w:separator/>
      </w:r>
    </w:p>
  </w:endnote>
  <w:endnote w:type="continuationSeparator" w:id="0">
    <w:p w:rsidR="009659A3" w:rsidRDefault="009659A3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9A3" w:rsidRDefault="009659A3" w:rsidP="006B0271">
      <w:pPr>
        <w:spacing w:after="0" w:line="240" w:lineRule="auto"/>
      </w:pPr>
      <w:r>
        <w:separator/>
      </w:r>
    </w:p>
  </w:footnote>
  <w:footnote w:type="continuationSeparator" w:id="0">
    <w:p w:rsidR="009659A3" w:rsidRDefault="009659A3" w:rsidP="006B0271">
      <w:pPr>
        <w:spacing w:after="0" w:line="240" w:lineRule="auto"/>
      </w:pPr>
      <w:r>
        <w:continuationSeparator/>
      </w:r>
    </w:p>
  </w:footnote>
  <w:footnote w:id="1">
    <w:p w:rsidR="00543D3E" w:rsidRPr="00AD41AC" w:rsidRDefault="00543D3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3D7471" w:rsidRDefault="003D74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3E" w:rsidRDefault="00543D3E">
    <w:pPr>
      <w:pStyle w:val="Hlavika"/>
    </w:pPr>
  </w:p>
  <w:p w:rsidR="00543D3E" w:rsidRDefault="00543D3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3E" w:rsidRDefault="00543D3E" w:rsidP="00AC51C8">
    <w:pPr>
      <w:pStyle w:val="Hlavika"/>
    </w:pPr>
    <w:r>
      <w:rPr>
        <w:noProof/>
        <w:lang w:eastAsia="sk-SK"/>
      </w:rPr>
      <w:drawing>
        <wp:inline distT="0" distB="0" distL="0" distR="0" wp14:anchorId="0B245416" wp14:editId="0BBA8EA3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D4D17">
      <w:rPr>
        <w:i/>
        <w:sz w:val="20"/>
      </w:rPr>
      <w:t xml:space="preserve"> </w:t>
    </w:r>
  </w:p>
  <w:p w:rsidR="00543D3E" w:rsidRDefault="00543D3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87CC7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624"/>
    <w:rsid w:val="001B790C"/>
    <w:rsid w:val="001C1753"/>
    <w:rsid w:val="001D0AE3"/>
    <w:rsid w:val="001D377D"/>
    <w:rsid w:val="001D7337"/>
    <w:rsid w:val="001E478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D7471"/>
    <w:rsid w:val="003E0CBA"/>
    <w:rsid w:val="003E2E67"/>
    <w:rsid w:val="003F7150"/>
    <w:rsid w:val="00406B2E"/>
    <w:rsid w:val="00411FDE"/>
    <w:rsid w:val="00417ACB"/>
    <w:rsid w:val="00420AD3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43D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A5731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659A3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C51C8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0B90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04B42"/>
    <w:rsid w:val="00F05B96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  <w:rsid w:val="00FE5BD8"/>
    <w:rsid w:val="00FE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Odsekzoznamu">
    <w:name w:val="List Paragraph"/>
    <w:basedOn w:val="Normlny"/>
    <w:uiPriority w:val="34"/>
    <w:qFormat/>
    <w:rsid w:val="00F05B96"/>
    <w:pPr>
      <w:spacing w:after="160" w:line="259" w:lineRule="auto"/>
      <w:ind w:left="720"/>
      <w:contextualSpacing/>
    </w:pPr>
    <w:rPr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9F215-2A74-4BC7-B358-754F5B1EE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4710</Words>
  <Characters>26849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2018-10-25T15:43:00Z</dcterms:created>
  <dcterms:modified xsi:type="dcterms:W3CDTF">2019-11-20T09:08:00Z</dcterms:modified>
</cp:coreProperties>
</file>